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F82D5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737AE30B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4C6509A4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B2FC11A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520FEB32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7BEB475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7A1DB76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6112E96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D8FEFCD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05EF62D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4BAFA400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C33824C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F1A5F79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1CD71D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94E02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76827F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01D1E28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BEB67D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0FCBD44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AF5AFCC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7E65F3A1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840757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BE7AB40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A19F9A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074994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428494D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6890DE05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18A2635D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CA940B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E9E38BE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6F3CD8F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221963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D8D208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A251B95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6C9FDC7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BD8FFE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7ED83" w14:textId="77777777" w:rsidR="00764ECC" w:rsidRDefault="00764ECC">
      <w:r>
        <w:separator/>
      </w:r>
    </w:p>
    <w:p w14:paraId="201FA883" w14:textId="77777777" w:rsidR="00764ECC" w:rsidRDefault="00764ECC"/>
  </w:endnote>
  <w:endnote w:type="continuationSeparator" w:id="0">
    <w:p w14:paraId="350107CF" w14:textId="77777777" w:rsidR="00764ECC" w:rsidRDefault="00764ECC">
      <w:r>
        <w:continuationSeparator/>
      </w:r>
    </w:p>
    <w:p w14:paraId="03957222" w14:textId="77777777" w:rsidR="00764ECC" w:rsidRDefault="00764E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5C2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17C59527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2FAB1" w14:textId="77777777" w:rsidR="00764ECC" w:rsidRDefault="00764ECC">
      <w:r>
        <w:separator/>
      </w:r>
    </w:p>
    <w:p w14:paraId="37582F98" w14:textId="77777777" w:rsidR="00764ECC" w:rsidRDefault="00764ECC"/>
  </w:footnote>
  <w:footnote w:type="continuationSeparator" w:id="0">
    <w:p w14:paraId="5E9A6EDB" w14:textId="77777777" w:rsidR="00764ECC" w:rsidRDefault="00764ECC">
      <w:r>
        <w:continuationSeparator/>
      </w:r>
    </w:p>
    <w:p w14:paraId="659BAF68" w14:textId="77777777" w:rsidR="00764ECC" w:rsidRDefault="00764ECC"/>
  </w:footnote>
  <w:footnote w:id="1">
    <w:p w14:paraId="3D891827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1595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2C52B50C" w14:textId="77777777" w:rsidR="00996371" w:rsidRDefault="00996371" w:rsidP="00996371"/>
  <w:p w14:paraId="7BF84CE0" w14:textId="7ACBAAE5" w:rsidR="00996371" w:rsidRDefault="0023413D" w:rsidP="00996371">
    <w:r w:rsidRPr="006A295F">
      <w:rPr>
        <w:noProof/>
      </w:rPr>
      <w:drawing>
        <wp:anchor distT="0" distB="0" distL="114300" distR="114300" simplePos="0" relativeHeight="251666432" behindDoc="0" locked="0" layoutInCell="1" allowOverlap="1" wp14:anchorId="06E7380F" wp14:editId="3E120BD0">
          <wp:simplePos x="0" y="0"/>
          <wp:positionH relativeFrom="column">
            <wp:posOffset>452120</wp:posOffset>
          </wp:positionH>
          <wp:positionV relativeFrom="paragraph">
            <wp:posOffset>56515</wp:posOffset>
          </wp:positionV>
          <wp:extent cx="414020" cy="342900"/>
          <wp:effectExtent l="0" t="0" r="508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02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ins w:id="0" w:author="Autor" w:date="2021-01-29T10:01:00Z">
      <w:r w:rsidR="00171620">
        <w:rPr>
          <w:noProof/>
        </w:rPr>
        <w:drawing>
          <wp:anchor distT="0" distB="0" distL="114300" distR="114300" simplePos="0" relativeHeight="251659264" behindDoc="1" locked="0" layoutInCell="1" allowOverlap="1" wp14:anchorId="3E357015" wp14:editId="2319A19C">
            <wp:simplePos x="0" y="0"/>
            <wp:positionH relativeFrom="column">
              <wp:posOffset>2428875</wp:posOffset>
            </wp:positionH>
            <wp:positionV relativeFrom="paragraph">
              <wp:posOffset>8890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1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2" r:link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29599831" wp14:editId="6D306451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AA36A4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EAA347A" wp14:editId="22AC0D5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FF28CA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3ACCA6EC" w14:textId="77777777" w:rsidR="00996371" w:rsidRDefault="00996371" w:rsidP="00996371">
    <w:pPr>
      <w:pStyle w:val="Hlavika"/>
    </w:pPr>
  </w:p>
  <w:p w14:paraId="582C87E5" w14:textId="77777777" w:rsidR="005718CB" w:rsidRPr="00E531B0" w:rsidRDefault="005718CB" w:rsidP="005718CB">
    <w:pPr>
      <w:pStyle w:val="Hlavika"/>
    </w:pPr>
  </w:p>
  <w:p w14:paraId="3F664611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45734863">
    <w:abstractNumId w:val="21"/>
  </w:num>
  <w:num w:numId="2" w16cid:durableId="1036151152">
    <w:abstractNumId w:val="9"/>
  </w:num>
  <w:num w:numId="3" w16cid:durableId="1933776388">
    <w:abstractNumId w:val="7"/>
  </w:num>
  <w:num w:numId="4" w16cid:durableId="1318462513">
    <w:abstractNumId w:val="32"/>
  </w:num>
  <w:num w:numId="5" w16cid:durableId="1795175957">
    <w:abstractNumId w:val="17"/>
  </w:num>
  <w:num w:numId="6" w16cid:durableId="859274813">
    <w:abstractNumId w:val="19"/>
  </w:num>
  <w:num w:numId="7" w16cid:durableId="277026328">
    <w:abstractNumId w:val="26"/>
  </w:num>
  <w:num w:numId="8" w16cid:durableId="1396900887">
    <w:abstractNumId w:val="6"/>
  </w:num>
  <w:num w:numId="9" w16cid:durableId="10647774">
    <w:abstractNumId w:val="5"/>
  </w:num>
  <w:num w:numId="10" w16cid:durableId="175392062">
    <w:abstractNumId w:val="4"/>
  </w:num>
  <w:num w:numId="11" w16cid:durableId="1994285429">
    <w:abstractNumId w:val="8"/>
  </w:num>
  <w:num w:numId="12" w16cid:durableId="1583837463">
    <w:abstractNumId w:val="3"/>
  </w:num>
  <w:num w:numId="13" w16cid:durableId="1870993314">
    <w:abstractNumId w:val="2"/>
  </w:num>
  <w:num w:numId="14" w16cid:durableId="1156459903">
    <w:abstractNumId w:val="1"/>
  </w:num>
  <w:num w:numId="15" w16cid:durableId="1331831037">
    <w:abstractNumId w:val="0"/>
  </w:num>
  <w:num w:numId="16" w16cid:durableId="1029113053">
    <w:abstractNumId w:val="34"/>
  </w:num>
  <w:num w:numId="17" w16cid:durableId="4764605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9848632">
    <w:abstractNumId w:val="11"/>
  </w:num>
  <w:num w:numId="19" w16cid:durableId="5747011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36439831">
    <w:abstractNumId w:val="14"/>
  </w:num>
  <w:num w:numId="21" w16cid:durableId="1594900598">
    <w:abstractNumId w:val="20"/>
  </w:num>
  <w:num w:numId="22" w16cid:durableId="13986293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0392766">
    <w:abstractNumId w:val="10"/>
  </w:num>
  <w:num w:numId="24" w16cid:durableId="809396263">
    <w:abstractNumId w:val="35"/>
  </w:num>
  <w:num w:numId="25" w16cid:durableId="583875276">
    <w:abstractNumId w:val="22"/>
  </w:num>
  <w:num w:numId="26" w16cid:durableId="86392558">
    <w:abstractNumId w:val="28"/>
  </w:num>
  <w:num w:numId="27" w16cid:durableId="288435573">
    <w:abstractNumId w:val="25"/>
  </w:num>
  <w:num w:numId="28" w16cid:durableId="401870431">
    <w:abstractNumId w:val="18"/>
  </w:num>
  <w:num w:numId="29" w16cid:durableId="1385786506">
    <w:abstractNumId w:val="30"/>
  </w:num>
  <w:num w:numId="30" w16cid:durableId="126362623">
    <w:abstractNumId w:val="27"/>
  </w:num>
  <w:num w:numId="31" w16cid:durableId="688144124">
    <w:abstractNumId w:val="13"/>
  </w:num>
  <w:num w:numId="32" w16cid:durableId="436755111">
    <w:abstractNumId w:val="24"/>
  </w:num>
  <w:num w:numId="33" w16cid:durableId="414009392">
    <w:abstractNumId w:val="31"/>
  </w:num>
  <w:num w:numId="34" w16cid:durableId="730806483">
    <w:abstractNumId w:val="12"/>
  </w:num>
  <w:num w:numId="35" w16cid:durableId="1788611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9742714">
    <w:abstractNumId w:val="33"/>
  </w:num>
  <w:num w:numId="37" w16cid:durableId="287319479">
    <w:abstractNumId w:val="23"/>
  </w:num>
  <w:num w:numId="38" w16cid:durableId="1359503828">
    <w:abstractNumId w:val="15"/>
  </w:num>
  <w:num w:numId="39" w16cid:durableId="1828401639">
    <w:abstractNumId w:val="16"/>
  </w:num>
  <w:num w:numId="40" w16cid:durableId="72434879">
    <w:abstractNumId w:val="2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413D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64ECC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542E64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23413D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HT2</dc:creator>
  <cp:lastModifiedBy>horna topla</cp:lastModifiedBy>
  <cp:revision>2</cp:revision>
  <cp:lastPrinted>2006-02-10T14:19:00Z</cp:lastPrinted>
  <dcterms:created xsi:type="dcterms:W3CDTF">2023-02-22T13:28:00Z</dcterms:created>
  <dcterms:modified xsi:type="dcterms:W3CDTF">2023-02-22T13:28:00Z</dcterms:modified>
</cp:coreProperties>
</file>