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32DC7D5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5420638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10F5702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29D85DE5" w14:textId="77777777" w:rsidTr="00A93ACE">
        <w:trPr>
          <w:trHeight w:val="2685"/>
        </w:trPr>
        <w:tc>
          <w:tcPr>
            <w:tcW w:w="9781" w:type="dxa"/>
          </w:tcPr>
          <w:p w14:paraId="4FC1E932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5D1BF489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14810FA7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36423204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24858DB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329A32D2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609C628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6D754AE5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7BBB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7E3E92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1B652284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47C734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033B9A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A633592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1E9F1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6DAFE86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3B0AE22E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B93C4C5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EF08D09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4D5F797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62C2E8D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6A6ABB65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1BA3FC3E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7D10953C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003A2047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50F4F27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006EC0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0499387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0516D22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5788846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2B4CF8C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42F1BAF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4E9DB40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1310296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6E119C2D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34A14DEE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hodntoy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2B37666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075F2C3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6591A92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93034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965F8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7EA26A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CD987F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04305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631EF2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34B02BE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601C564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013A5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CBEE3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22C69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CDBD0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7CB2D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58A88F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582CD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1AF470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FE5A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DD246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CA91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03644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F8F9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905A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F8B1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85FD7D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44B8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72617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121F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6246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53AD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D6004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984A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D3482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E7E10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B1349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3B7D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4FCE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C225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A2488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A1AF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78A6AB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83E76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51D94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083C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1421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66AF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6309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670D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7EB8284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2D9DA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05736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D29BD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5FFA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109B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2D62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20B5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F6D33B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0FAE44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4139DC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99BBE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CA90F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28B9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25CDA7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F35D6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03CD8A5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657EA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B85C4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B7FB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2759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9993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B0D6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14AA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B8489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4049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4E9C9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D92D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BE39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C23F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3184B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14C4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08A98A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C605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CECD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BE0A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9888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B7C7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7B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19BD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933437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0E25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9BC5F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AAAFE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CE0A09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07DD4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76554C4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15D73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1E0C32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AF5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65B7E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14D3D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38CD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2A5C4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D2393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8DB58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6ACB120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1A13E44E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082A495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BE96AE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94C99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ABBB99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ECC22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8456B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4788A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5531FB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0F4017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6B6A68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B7FC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5DFA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6328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1B78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F1F8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5E8ED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E581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512DB5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1FA1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75FE7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AF85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95E6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B0B3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7D95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CD96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1588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75F0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9457B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7F4E49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F22C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A8CF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1BF6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BC399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D51A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50144A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8EC8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4BD27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9953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3818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204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8BA6A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918D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4098E1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B4A7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81D6A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14EE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FB89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DDD8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3D84B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CC9F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05E3FA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9CFF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F9B7A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078D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D445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7182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8AF7C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5AFB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C53703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BD7F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CE5F8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346D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625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172B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BE3E5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0F043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3B44B8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04B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CC338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7FE2BC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63AC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E6B4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A133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E4AB4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2EC0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44326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C13E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90152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883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1C90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F2CE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CE0D6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8A5D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177764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4DCF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1CD7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8170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C89A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DD39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56E986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E7C4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F01332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63A8C72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C14ED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9E59B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89DD2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9450E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077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9338A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957AD8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522A53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ECAB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8153D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7A7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180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A8BE8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623D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DE45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F8CBE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299D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8E114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3894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B13A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0D5D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C870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A04E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23A459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B315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467B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0949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6722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B4DA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2F8E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743C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85E0A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08D8A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0B056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D9EC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5950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6602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E854E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B2B20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1C149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098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FEDF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DB1E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1D77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7A5C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31AE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083D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388631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14F97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754E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43A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6119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69A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F26A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E8C9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494BC0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4E26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24D87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9263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F14D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3F3A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DC08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DE9FC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8FE848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72E1D8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5AE0879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2FCD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7FE25B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FAEB2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41B03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563D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672E12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034F67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92CAB8F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BE09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8965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FDC8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00B8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BD76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C7A95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5C387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191144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BE96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A6F2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B473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BA12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73B4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9EC25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3795A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CA1E17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C48B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39585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12FEFF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AA77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AD0A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6ED7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4932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13DA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F270CF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952A4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7938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875A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A37B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C8C1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8A1B8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F1CDA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4B4EFD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FDEB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272A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9622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C3E1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AC29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CCC8C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34A5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C62696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4EA67B7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67304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59147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1796A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9F9CE6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7154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9B1C3B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3AD69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DA9625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3DC51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24668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7EF2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1EC3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4F51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3015B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60F8D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DA3D55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2EFBB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7AD62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772F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58A4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8AB27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91830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018AC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90546E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13C223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F8F63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096C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8E75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3196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D599A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18150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7087A4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7DC68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356B1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59AF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BC83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1589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93975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69EF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23E3C1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B4861E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E04F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4697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3465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2947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CA1A7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0A482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769333B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953C30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32EFDB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28662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E28AA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ED146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433E1E6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56DF66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D37C0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350E2B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66D2AC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0E5B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EA3C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199E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4F136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4CB0D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93D11B6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497C38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2F573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31E8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A777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A9E9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A7B2A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211A0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7F4186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6DD4CE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2DB44CF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0EB70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44B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BC48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B2C2D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8CE93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D12416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A580D1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5EFA181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7C3A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CACD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2A24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DB4D7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DA990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0064CFD0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3685108A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C96E14C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A317" w14:textId="77777777" w:rsidR="00774784" w:rsidRDefault="00774784" w:rsidP="00CA32E4">
      <w:pPr>
        <w:spacing w:after="0" w:line="240" w:lineRule="auto"/>
      </w:pPr>
      <w:r>
        <w:separator/>
      </w:r>
    </w:p>
  </w:endnote>
  <w:endnote w:type="continuationSeparator" w:id="0">
    <w:p w14:paraId="6F3AE5DB" w14:textId="77777777" w:rsidR="00774784" w:rsidRDefault="00774784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24E5" w14:textId="77777777"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99EC" w14:textId="77777777"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452B" w14:textId="77777777"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A4E9" w14:textId="77777777" w:rsidR="00774784" w:rsidRDefault="00774784" w:rsidP="00CA32E4">
      <w:pPr>
        <w:spacing w:after="0" w:line="240" w:lineRule="auto"/>
      </w:pPr>
      <w:r>
        <w:separator/>
      </w:r>
    </w:p>
  </w:footnote>
  <w:footnote w:type="continuationSeparator" w:id="0">
    <w:p w14:paraId="2B66C35C" w14:textId="77777777" w:rsidR="00774784" w:rsidRDefault="00774784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4DE3" w14:textId="77777777"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52CFD" w14:textId="18EC50FC" w:rsidR="003511E4" w:rsidRDefault="003511E4" w:rsidP="003511E4">
    <w:pPr>
      <w:pStyle w:val="Hlavika"/>
      <w:jc w:val="right"/>
    </w:pPr>
    <w:r>
      <w:t xml:space="preserve">Príloha </w:t>
    </w:r>
    <w:ins w:id="0" w:author="horna topla" w:date="2023-01-23T16:09:00Z">
      <w:r w:rsidR="00D77F39">
        <w:t>7</w:t>
      </w:r>
    </w:ins>
    <w:del w:id="1" w:author="horna topla" w:date="2023-01-23T16:09:00Z">
      <w:r w:rsidR="002B4EF6" w:rsidDel="00D77F39">
        <w:delText>8</w:delText>
      </w:r>
    </w:del>
    <w:r w:rsidR="002B4EF6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24E7C" w14:textId="77777777"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83617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rna topla">
    <w15:presenceInfo w15:providerId="Windows Live" w15:userId="04d9ef7ef0eb6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74784"/>
    <w:rsid w:val="00972BD8"/>
    <w:rsid w:val="00A93ACE"/>
    <w:rsid w:val="00B7488D"/>
    <w:rsid w:val="00C90D29"/>
    <w:rsid w:val="00CA32E4"/>
    <w:rsid w:val="00CC0AED"/>
    <w:rsid w:val="00CF766D"/>
    <w:rsid w:val="00D77F39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B4FB7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horna topla</cp:lastModifiedBy>
  <cp:revision>6</cp:revision>
  <dcterms:created xsi:type="dcterms:W3CDTF">2019-06-11T20:06:00Z</dcterms:created>
  <dcterms:modified xsi:type="dcterms:W3CDTF">2023-01-23T15:09:00Z</dcterms:modified>
</cp:coreProperties>
</file>